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919" w:rsidRPr="00C77919" w:rsidRDefault="00C77919" w:rsidP="00C77919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C77919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Русское государство при Ярославе Мудром 6 класс</w:t>
      </w:r>
    </w:p>
    <w:p w:rsidR="00C77919" w:rsidRPr="00C77919" w:rsidRDefault="00C77919" w:rsidP="00C77919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C77919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Русское государство при Ярославе Мудром для учащихся 6 класса с ответами. Те</w:t>
      </w:r>
      <w:proofErr w:type="gramStart"/>
      <w:r w:rsidRPr="00C77919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C77919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по 10 заданий.</w:t>
      </w:r>
    </w:p>
    <w:p w:rsidR="00C77919" w:rsidRPr="00C77919" w:rsidRDefault="00C77919" w:rsidP="00C77919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C77919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событиями и датами.</w:t>
        </w:r>
      </w:ins>
    </w:p>
    <w:p w:rsidR="00C77919" w:rsidRPr="00C77919" w:rsidRDefault="00C77919" w:rsidP="00C77919">
      <w:pPr>
        <w:shd w:val="clear" w:color="auto" w:fill="FFFFFF"/>
        <w:spacing w:after="390" w:line="315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5" w:author="Unknown">
        <w:r w:rsidRPr="00C77919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начало правления князя Владимира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начало единоличного правления Ярослава Мудрого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отказ Ярослава выплачивать дань Киеву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битва Ярослава и Святополка на реке Альте</w:t>
        </w:r>
      </w:ins>
    </w:p>
    <w:p w:rsidR="00C77919" w:rsidRPr="00C77919" w:rsidRDefault="00C77919" w:rsidP="00C77919">
      <w:pPr>
        <w:shd w:val="clear" w:color="auto" w:fill="FFFFFF"/>
        <w:spacing w:after="390" w:line="315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9" w:author="Unknown">
        <w:r w:rsidRPr="00C77919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Даты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980 г.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1015 г.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1019 г.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1036 г.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Первыми русскими святыми Православной церковью </w:t>
        </w:r>
        <w:proofErr w:type="gramStart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признаны</w:t>
        </w:r>
        <w:proofErr w:type="gramEnd"/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князья Владимир и Ярослав Мудрый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князья Борис и Глеб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дружинники Аскольд и </w:t>
        </w:r>
        <w:proofErr w:type="spellStart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Дир</w:t>
        </w:r>
        <w:proofErr w:type="spellEnd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князья Игорь и Святослав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черты, которые относятся к правлению Ярослава Мудрого. Запишите цифры, под ко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торыми они указаны.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объединение Киева и Новгорода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первый поход древнерусского князя в Византию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создание общерусского письменного свода законов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перевод церковных книг с греческого языка на </w:t>
        </w:r>
        <w:proofErr w:type="gramStart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старо-славянский</w:t>
        </w:r>
        <w:proofErr w:type="gramEnd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разгром печенегов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подписание первого договора Руси с Византией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4.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отрывок из исторического документа и ответьте на вопросы.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«1. Если убьёт свободный человек свободного, то мстить брат за брата, или сын за отца, или отец за сына, или сыновья брата и сестры; если кто из них не пожелает или не может мстить, то пусть получит 40 гривен за убитого… &lt;...&gt;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16. Если холоп ударит свободного мужа и скроется в </w:t>
        </w:r>
        <w:proofErr w:type="spellStart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хо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роме</w:t>
        </w:r>
        <w:proofErr w:type="spellEnd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своего господина, а тот не захочет его выдавать, то оставляет холопа у себя и платит </w:t>
        </w:r>
        <w:proofErr w:type="gramStart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оскорблённому</w:t>
        </w:r>
        <w:proofErr w:type="gramEnd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12 гривен; а затем, если где встретит ударенный оскорбителя, то вправе побить его».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25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Назовите век, в котором был создан данный документ.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Какое прозвище было дано князю, при котором была создана первая редакция данного документа?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Выберите отрывок из текста, который говорит об огра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ничении обычая кровной мести.</w:t>
        </w:r>
        <w:proofErr w:type="gramEnd"/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термином и его значением.</w:t>
        </w:r>
      </w:ins>
    </w:p>
    <w:p w:rsidR="00C77919" w:rsidRPr="00C77919" w:rsidRDefault="00C77919" w:rsidP="00C77919">
      <w:pPr>
        <w:shd w:val="clear" w:color="auto" w:fill="FFFFFF"/>
        <w:spacing w:after="390" w:line="315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29" w:author="Unknown">
        <w:r w:rsidRPr="00C77919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Термины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усобицы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политика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гривна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наместник</w:t>
        </w:r>
      </w:ins>
    </w:p>
    <w:p w:rsidR="00C77919" w:rsidRPr="00C77919" w:rsidRDefault="00C77919" w:rsidP="00C77919">
      <w:pPr>
        <w:shd w:val="clear" w:color="auto" w:fill="FFFFFF"/>
        <w:spacing w:after="390" w:line="315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3" w:author="Unknown">
        <w:r w:rsidRPr="00C77919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Значения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денежная единица в Древнерус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ском государстве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конфликты, столкновения между князьями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глава местного управления, на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значенный </w:t>
        </w:r>
        <w:proofErr w:type="gramStart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:к</w:t>
        </w:r>
        <w:proofErr w:type="gramEnd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нязем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сфера деятельности, связанная с властью, управление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назвал летописец Ярослава из-за его широких власт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ных полномочий?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списке представлены структуры, обладавшие властью в Древнерусском государстве. Найдите </w:t>
        </w:r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два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лишних наиме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нования. Запишите цифры, под которыми они указаны.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вече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глава общины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князь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дружина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собрание ремесленников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8.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произошло последнее крупное столкновение Руси с Византией?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1019 г.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1036 г.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1043 г.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1054 г.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Правление Ярослава Мудрого характеризовалось укрепле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нием династических связей с европейскими государствами. В списке представлены страны, за государей которых выш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ли замуж дочери Ярослава Мудрого. Найдите </w:t>
        </w:r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две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лишние страны. Запишите цифры, под которыми они указаны.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Норвегия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Испания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Франция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Венгрия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Польша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из перечисленных историков писал о Ярославе Мудром?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«Время Ярослава ознаменовалось распространением хри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стианской религии по всем русским землям. Тогда уже выросло поколение тех детей, которых Владимир отдавал в книжное учение. Ярослав в этом отношении продолжал дело своего отца…»</w:t>
        </w:r>
      </w:ins>
    </w:p>
    <w:tbl>
      <w:tblPr>
        <w:tblW w:w="136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47"/>
        <w:gridCol w:w="5391"/>
        <w:gridCol w:w="4292"/>
        <w:gridCol w:w="14495"/>
      </w:tblGrid>
      <w:tr w:rsidR="00C77919" w:rsidRPr="00C77919" w:rsidTr="00C77919">
        <w:trPr>
          <w:trHeight w:val="867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77919" w:rsidRPr="00C77919" w:rsidRDefault="00C77919" w:rsidP="00C77919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lastRenderedPageBreak/>
              <w:drawing>
                <wp:inline distT="0" distB="0" distL="0" distR="0">
                  <wp:extent cx="2581275" cy="2857500"/>
                  <wp:effectExtent l="0" t="0" r="9525" b="0"/>
                  <wp:docPr id="4" name="Рисунок 4" descr="https://avatars.mds.yandex.net/get-direct/50261/H9KkoXMZi9-5ewJog0Fd7A/y300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get-direct/50261/H9KkoXMZi9-5ewJog0Fd7A/y300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" w:tgtFrame="_blank" w:history="1">
              <w:proofErr w:type="gram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krasnodar.airschool.ru/обучение</w:t>
              </w:r>
            </w:hyperlink>
            <w:hyperlink r:id="rId8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krasnodar.airschool.ru/обучение</w:t>
              </w:r>
            </w:hyperlink>
            <w:hyperlink r:id="rId9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Обучение профессии: бортпроводник</w:t>
              </w:r>
              <w:proofErr w:type="gramEnd"/>
            </w:hyperlink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10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Обучение профессии: бортпроводник</w:t>
              </w:r>
            </w:hyperlink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22 года успешной работы с 1995 г! 7 школ в 6 городах. Помогаем в 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трудоустройстве.</w:t>
            </w:r>
            <w:hyperlink r:id="rId11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Контакты</w:t>
              </w:r>
            </w:hyperlink>
            <w:hyperlink r:id="rId12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Программы</w:t>
              </w:r>
              <w:proofErr w:type="spellEnd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обучения</w:t>
              </w:r>
            </w:hyperlink>
            <w:hyperlink r:id="rId13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Стоимость</w:t>
              </w:r>
              <w:proofErr w:type="spellEnd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обучения</w:t>
              </w:r>
            </w:hyperlink>
            <w:hyperlink r:id="rId14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Дистанционное</w:t>
              </w:r>
              <w:proofErr w:type="spellEnd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обучение</w:t>
              </w:r>
            </w:hyperlink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C77919" w:rsidRPr="00C77919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77919" w:rsidRPr="00C77919" w:rsidRDefault="00C77919" w:rsidP="00C77919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C77919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C77919" w:rsidRPr="00C77919" w:rsidRDefault="00C77919" w:rsidP="00C77919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7919" w:rsidRPr="00C77919" w:rsidRDefault="00C77919" w:rsidP="00C77919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3600450" cy="2857500"/>
                  <wp:effectExtent l="0" t="0" r="0" b="0"/>
                  <wp:docPr id="3" name="Рисунок 3" descr="https://avatars.mds.yandex.net/get-direct/236156/zYhKV5zTJ2MZdDLVxHex0Q/y300">
                    <a:hlinkClick xmlns:a="http://schemas.openxmlformats.org/drawingml/2006/main" r:id="rId1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get-direct/236156/zYhKV5zTJ2MZdDLVxHex0Q/y300">
                            <a:hlinkClick r:id="rId1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" w:tgtFrame="_blank" w:history="1">
              <w:proofErr w:type="gram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devchat.ru/сайт-для-девочек</w:t>
              </w:r>
            </w:hyperlink>
            <w:hyperlink r:id="rId18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devchat.ru/сайт-для-</w:t>
              </w:r>
              <w:proofErr w:type="spell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девочек</w:t>
              </w:r>
            </w:hyperlink>
            <w:hyperlink r:id="rId19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Стоит</w:t>
              </w:r>
              <w:proofErr w:type="spellEnd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ли </w:t>
              </w:r>
              <w:r w:rsidRPr="00C77919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уходить после</w:t>
              </w:r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9 класса</w:t>
              </w:r>
              <w:proofErr w:type="gramEnd"/>
            </w:hyperlink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20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Стоит ли </w:t>
              </w:r>
              <w:r w:rsidRPr="00C77919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уходить после</w:t>
              </w:r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9 класса</w:t>
              </w:r>
            </w:hyperlink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или учиться до 11-го? Взвесим все за и против. Узнай больше на 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Devchat.ru</w:t>
            </w:r>
            <w:hyperlink r:id="rId21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Эти</w:t>
              </w:r>
              <w:proofErr w:type="spellEnd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дни</w:t>
              </w:r>
            </w:hyperlink>
            <w:hyperlink r:id="rId22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Как</w:t>
              </w:r>
              <w:proofErr w:type="spellEnd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 рассчитать </w:t>
              </w:r>
              <w:proofErr w:type="spell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цикл</w:t>
              </w:r>
            </w:hyperlink>
            <w:hyperlink r:id="rId23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Регистрируйся</w:t>
              </w:r>
              <w:proofErr w:type="spellEnd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на </w:t>
              </w:r>
              <w:proofErr w:type="spell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сайте</w:t>
              </w:r>
            </w:hyperlink>
            <w:hyperlink r:id="rId24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Канал</w:t>
              </w:r>
              <w:proofErr w:type="spellEnd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для </w:t>
              </w:r>
              <w:proofErr w:type="spell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девочек</w:t>
              </w:r>
            </w:hyperlink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C77919" w:rsidRPr="00C77919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77919" w:rsidRPr="00C77919" w:rsidRDefault="00C77919" w:rsidP="00C77919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C77919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C77919" w:rsidRPr="00C77919" w:rsidRDefault="00C77919" w:rsidP="00C77919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7919" w:rsidRPr="00C77919" w:rsidRDefault="00C77919" w:rsidP="00C77919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2857500" cy="2857500"/>
                  <wp:effectExtent l="0" t="0" r="0" b="0"/>
                  <wp:docPr id="2" name="Рисунок 2" descr="https://avatars.mds.yandex.net/get-direct/235099/-6LkU1q5Tcrn8lmmHAPHZw/y300">
                    <a:hlinkClick xmlns:a="http://schemas.openxmlformats.org/drawingml/2006/main" r:id="rId2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vatars.mds.yandex.net/get-direct/235099/-6LkU1q5Tcrn8lmmHAPHZw/y300">
                            <a:hlinkClick r:id="rId2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7" w:tgtFrame="_blank" w:history="1">
              <w:proofErr w:type="gram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potterman.ru/Доставка-по-России</w:t>
              </w:r>
            </w:hyperlink>
            <w:hyperlink r:id="rId28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potterman.ru/Доставка-по-России</w:t>
              </w:r>
            </w:hyperlink>
            <w:hyperlink r:id="rId29" w:tgtFrame="_blank" w:history="1">
              <w:r w:rsidRPr="00C77919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Бобы Гарри Поттера</w:t>
              </w:r>
              <w:proofErr w:type="gramEnd"/>
            </w:hyperlink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30" w:tgtFrame="_blank" w:history="1">
              <w:r w:rsidRPr="00C77919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Бобы Гарри Поттера</w:t>
              </w:r>
            </w:hyperlink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 Порадуйте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себя</w:t>
            </w:r>
            <w:r w:rsidRPr="00C77919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бобами</w:t>
            </w:r>
            <w:proofErr w:type="spellEnd"/>
            <w:r w:rsidRPr="00C77919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 xml:space="preserve"> Гарри Поттера</w:t>
            </w:r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! Доставка по России! Заказывай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сейчас!</w:t>
            </w:r>
            <w:hyperlink r:id="rId31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Мармеладные</w:t>
              </w:r>
              <w:proofErr w:type="spellEnd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слизни</w:t>
              </w:r>
            </w:hyperlink>
            <w:hyperlink r:id="rId32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Шоколадная</w:t>
              </w:r>
              <w:proofErr w:type="spellEnd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лягушка</w:t>
              </w:r>
            </w:hyperlink>
            <w:hyperlink r:id="rId33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Конфеты</w:t>
              </w:r>
              <w:proofErr w:type="spellEnd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рулетка</w:t>
              </w:r>
            </w:hyperlink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28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85"/>
            </w:tblGrid>
            <w:tr w:rsidR="00C77919" w:rsidRPr="00C77919">
              <w:trPr>
                <w:trHeight w:val="330"/>
                <w:tblCellSpacing w:w="15" w:type="dxa"/>
              </w:trPr>
              <w:tc>
                <w:tcPr>
                  <w:tcW w:w="3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77919" w:rsidRPr="00C77919" w:rsidRDefault="00C77919" w:rsidP="00C77919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C77919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C77919" w:rsidRPr="00C77919" w:rsidRDefault="00C77919" w:rsidP="00C77919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7919" w:rsidRPr="00C77919" w:rsidRDefault="00C77919" w:rsidP="00C77919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  <w:r>
              <w:rPr>
                <w:rFonts w:ascii="inherit" w:eastAsia="Times New Roman" w:hAnsi="inherit" w:cs="Times New Roman"/>
                <w:noProof/>
                <w:color w:val="A7D165"/>
                <w:sz w:val="26"/>
                <w:szCs w:val="26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2857500" cy="2857500"/>
                  <wp:effectExtent l="0" t="0" r="0" b="0"/>
                  <wp:docPr id="1" name="Рисунок 1" descr="https://avatars.mds.yandex.net/get-direct/28208/3cG-i-6xQDrj-i8yRye_hg/y300">
                    <a:hlinkClick xmlns:a="http://schemas.openxmlformats.org/drawingml/2006/main" r:id="rId3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get-direct/28208/3cG-i-6xQDrj-i8yRye_hg/y300">
                            <a:hlinkClick r:id="rId3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6" w:tgtFrame="_blank" w:history="1">
              <w:proofErr w:type="gram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zarnitza.ru/Учтех-</w:t>
              </w:r>
              <w:r w:rsidRPr="00C77919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оборудование</w:t>
              </w:r>
            </w:hyperlink>
            <w:hyperlink r:id="rId37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zarnitza.ru/Учтех-</w:t>
              </w:r>
              <w:r w:rsidRPr="00C77919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оборудование</w:t>
              </w:r>
            </w:hyperlink>
            <w:hyperlink r:id="rId38" w:tgtFrame="_blank" w:history="1">
              <w:r w:rsidRPr="00C77919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Оборудование</w:t>
              </w:r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для кабинета </w:t>
              </w:r>
              <w:r w:rsidRPr="00C77919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ОБЖ</w:t>
              </w:r>
              <w:proofErr w:type="gramEnd"/>
            </w:hyperlink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</w:t>
            </w:r>
            <w:hyperlink r:id="rId39" w:tgtFrame="_blank" w:history="1">
              <w:r w:rsidRPr="00C77919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Оборудование</w:t>
              </w:r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для кабинета </w:t>
              </w:r>
              <w:r w:rsidRPr="00C77919">
                <w:rPr>
                  <w:rFonts w:ascii="inherit" w:eastAsia="Times New Roman" w:hAnsi="inherit" w:cs="Times New Roman"/>
                  <w:b/>
                  <w:bCs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ОБЖ</w:t>
              </w:r>
            </w:hyperlink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Производство</w:t>
            </w:r>
            <w:r w:rsidRPr="00C77919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оборудования</w:t>
            </w:r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для</w:t>
            </w:r>
            <w:r w:rsidRPr="00C77919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кабинетов</w:t>
            </w:r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 по </w:t>
            </w:r>
            <w:r w:rsidRPr="00C77919">
              <w:rPr>
                <w:rFonts w:ascii="inherit" w:eastAsia="Times New Roman" w:hAnsi="inherit" w:cs="Times New Roman"/>
                <w:b/>
                <w:bCs/>
                <w:sz w:val="26"/>
                <w:szCs w:val="26"/>
                <w:lang w:eastAsia="ru-RU"/>
              </w:rPr>
              <w:t>ОБЖ</w:t>
            </w:r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, НВП, физики, химии.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Каталог</w:t>
            </w:r>
            <w:hyperlink r:id="rId40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Для</w:t>
              </w:r>
              <w:proofErr w:type="spellEnd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</w:t>
              </w:r>
              <w:proofErr w:type="spell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школы</w:t>
              </w:r>
            </w:hyperlink>
            <w:hyperlink r:id="rId41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Для</w:t>
              </w:r>
              <w:proofErr w:type="spellEnd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 </w:t>
              </w:r>
              <w:proofErr w:type="spell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лабораторий</w:t>
              </w:r>
            </w:hyperlink>
            <w:hyperlink r:id="rId42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Пожарная</w:t>
              </w:r>
              <w:proofErr w:type="spellEnd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 xml:space="preserve"> </w:t>
              </w:r>
              <w:proofErr w:type="spellStart"/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безопасность</w:t>
              </w:r>
            </w:hyperlink>
            <w:hyperlink r:id="rId43" w:tgtFrame="_blank" w:history="1">
              <w:r w:rsidRPr="00C77919">
                <w:rPr>
                  <w:rFonts w:ascii="inherit" w:eastAsia="Times New Roman" w:hAnsi="inherit" w:cs="Times New Roman"/>
                  <w:color w:val="0000FF"/>
                  <w:sz w:val="26"/>
                  <w:szCs w:val="26"/>
                  <w:u w:val="single"/>
                  <w:bdr w:val="none" w:sz="0" w:space="0" w:color="auto" w:frame="1"/>
                  <w:lang w:eastAsia="ru-RU"/>
                </w:rPr>
                <w:t>ДОСААФ</w:t>
              </w:r>
            </w:hyperlink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Скрыть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рекламу:Не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интересуюсь этой темой / Уже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купилНавязчивое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надоелоСомнительного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содержания или </w:t>
            </w:r>
            <w:proofErr w:type="spellStart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>спамМешает</w:t>
            </w:r>
            <w:proofErr w:type="spellEnd"/>
            <w:r w:rsidRPr="00C77919"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  <w:t xml:space="preserve"> просмотру контента</w:t>
            </w:r>
          </w:p>
          <w:tbl>
            <w:tblPr>
              <w:tblW w:w="33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00"/>
            </w:tblGrid>
            <w:tr w:rsidR="00C77919" w:rsidRPr="00C77919">
              <w:trPr>
                <w:trHeight w:val="330"/>
                <w:tblCellSpacing w:w="15" w:type="dxa"/>
              </w:trPr>
              <w:tc>
                <w:tcPr>
                  <w:tcW w:w="3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77919" w:rsidRPr="00C77919" w:rsidRDefault="00C77919" w:rsidP="00C77919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</w:pPr>
                  <w:r w:rsidRPr="00C77919">
                    <w:rPr>
                      <w:rFonts w:ascii="inherit" w:eastAsia="Times New Roman" w:hAnsi="inherit" w:cs="Times New Roman"/>
                      <w:sz w:val="29"/>
                      <w:szCs w:val="29"/>
                      <w:lang w:eastAsia="ru-RU"/>
                    </w:rPr>
                    <w:t>Спасибо, объявление скрыто.</w:t>
                  </w:r>
                </w:p>
              </w:tc>
            </w:tr>
          </w:tbl>
          <w:p w:rsidR="00C77919" w:rsidRPr="00C77919" w:rsidRDefault="00C77919" w:rsidP="00C77919">
            <w:pPr>
              <w:spacing w:after="0" w:line="240" w:lineRule="auto"/>
              <w:rPr>
                <w:rFonts w:ascii="inherit" w:eastAsia="Times New Roman" w:hAnsi="inherit" w:cs="Times New Roman"/>
                <w:sz w:val="26"/>
                <w:szCs w:val="26"/>
                <w:lang w:eastAsia="ru-RU"/>
              </w:rPr>
            </w:pPr>
          </w:p>
        </w:tc>
      </w:tr>
    </w:tbl>
    <w:p w:rsidR="00C77919" w:rsidRPr="00C77919" w:rsidRDefault="00C77919" w:rsidP="00C77919">
      <w:pPr>
        <w:shd w:val="clear" w:color="auto" w:fill="FFFFFF"/>
        <w:spacing w:line="300" w:lineRule="atLeast"/>
        <w:jc w:val="center"/>
        <w:textAlignment w:val="baseline"/>
        <w:rPr>
          <w:ins w:id="54" w:author="Unknown"/>
          <w:rFonts w:ascii="inherit" w:eastAsia="Times New Roman" w:hAnsi="inherit" w:cs="Segoe UI"/>
          <w:color w:val="555555"/>
          <w:sz w:val="26"/>
          <w:szCs w:val="26"/>
          <w:lang w:eastAsia="ru-RU"/>
        </w:rPr>
      </w:pPr>
      <w:ins w:id="55" w:author="Unknown">
        <w:r w:rsidRPr="00C77919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begin"/>
        </w:r>
        <w:r w:rsidRPr="00C77919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instrText xml:space="preserve"> HYPERLINK "https://direct.yandex.ru/?partner" \t "_blank" </w:instrText>
        </w:r>
        <w:r w:rsidRPr="00C77919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separate"/>
        </w:r>
        <w:proofErr w:type="spellStart"/>
        <w:r w:rsidRPr="00C77919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Яндекс</w:t>
        </w:r>
        <w:proofErr w:type="gramStart"/>
        <w:r w:rsidRPr="00C77919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.Д</w:t>
        </w:r>
        <w:proofErr w:type="gramEnd"/>
        <w:r w:rsidRPr="00C77919">
          <w:rPr>
            <w:rFonts w:ascii="inherit" w:eastAsia="Times New Roman" w:hAnsi="inherit" w:cs="Segoe UI"/>
            <w:color w:val="0000FF"/>
            <w:sz w:val="26"/>
            <w:szCs w:val="26"/>
            <w:u w:val="single"/>
            <w:bdr w:val="none" w:sz="0" w:space="0" w:color="auto" w:frame="1"/>
            <w:lang w:eastAsia="ru-RU"/>
          </w:rPr>
          <w:t>ирект</w:t>
        </w:r>
        <w:proofErr w:type="spellEnd"/>
        <w:r w:rsidRPr="00C77919">
          <w:rPr>
            <w:rFonts w:ascii="inherit" w:eastAsia="Times New Roman" w:hAnsi="inherit" w:cs="Segoe UI"/>
            <w:color w:val="555555"/>
            <w:sz w:val="26"/>
            <w:szCs w:val="26"/>
            <w:lang w:eastAsia="ru-RU"/>
          </w:rPr>
          <w:fldChar w:fldCharType="end"/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С.М. Соловьёв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В.О. Ключевский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Н.И. Костомаров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В.А. Рыбаков</w:t>
        </w:r>
      </w:ins>
    </w:p>
    <w:p w:rsidR="00C77919" w:rsidRPr="00C77919" w:rsidRDefault="00C77919" w:rsidP="00C77919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58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59" w:author="Unknown">
        <w:r w:rsidRPr="00C77919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событиями и датами.</w:t>
        </w:r>
      </w:ins>
    </w:p>
    <w:p w:rsidR="00C77919" w:rsidRPr="00C77919" w:rsidRDefault="00C77919" w:rsidP="00C77919">
      <w:pPr>
        <w:shd w:val="clear" w:color="auto" w:fill="FFFFFF"/>
        <w:spacing w:after="390" w:line="315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3" w:author="Unknown">
        <w:r w:rsidRPr="00C77919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окончание правления Святополка Окаянного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Крещение Руси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В) смерть князя Владимира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смерть Ярослава Мудрого</w:t>
        </w:r>
      </w:ins>
    </w:p>
    <w:p w:rsidR="00C77919" w:rsidRPr="00C77919" w:rsidRDefault="00C77919" w:rsidP="00C77919">
      <w:pPr>
        <w:shd w:val="clear" w:color="auto" w:fill="FFFFFF"/>
        <w:spacing w:after="390" w:line="315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67" w:author="Unknown">
        <w:r w:rsidRPr="00C77919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Даты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988 г.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1015 г.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1019 г.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1054 г.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После смерти князя Владимира правителем Древнерус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ского государства стал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Ярослав Мудрый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Святополк Окаянный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Игорь Старый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Владимир Мономах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черты, которые относятся к правлению Ярослава Мудрого. Запишите цифры, под ко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торыми они указаны.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строительство города Юрьева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основание города Новгорода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создание письменного законодательства Древней Руси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строительство монастырей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Крещение Руси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заключение первого договора Руси с представителями папы римского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отрывок из исторического документа и о</w:t>
        </w:r>
        <w:proofErr w:type="gramStart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т-</w:t>
        </w:r>
        <w:proofErr w:type="gramEnd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к5 </w:t>
        </w:r>
        <w:proofErr w:type="spellStart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ветьте</w:t>
        </w:r>
        <w:proofErr w:type="spellEnd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на вопросы.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«1. Если убьёт свободный человек свободного, то мстить брат за брата, или сын за отца, или отец за сына, или сы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новья брата и сестры; если кто из них не пожелает или не может мстить, то пусть получит 40 гривен за убитого… &lt;...&gt;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16. Если холоп ударит свободного мужа и скроется в </w:t>
        </w:r>
        <w:proofErr w:type="spellStart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хо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роме</w:t>
        </w:r>
        <w:proofErr w:type="spellEnd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своего господина, а тот не захочет его выдавать, то оставляет холопа у себя и платит </w:t>
        </w:r>
        <w:proofErr w:type="gramStart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оскорблённому</w:t>
        </w:r>
        <w:proofErr w:type="gramEnd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12 гри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вен; а затем, если где встретит ударенный оскорбителя, то вправе побить его».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Напишите название документа.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Как называется обычай, о котором говорится в первом абзаце отрывка?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Найдите в тексте и запишите термин, который означал полностью зависимого человека.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5.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термином и его значением.</w:t>
        </w:r>
      </w:ins>
    </w:p>
    <w:p w:rsidR="00C77919" w:rsidRPr="00C77919" w:rsidRDefault="00C77919" w:rsidP="00C77919">
      <w:pPr>
        <w:shd w:val="clear" w:color="auto" w:fill="FFFFFF"/>
        <w:spacing w:after="390" w:line="315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87" w:author="Unknown">
        <w:r w:rsidRPr="00C77919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Термины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9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гривна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монастырь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усобицы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князь</w:t>
        </w:r>
      </w:ins>
    </w:p>
    <w:p w:rsidR="00C77919" w:rsidRPr="00C77919" w:rsidRDefault="00C77919" w:rsidP="00C77919">
      <w:pPr>
        <w:shd w:val="clear" w:color="auto" w:fill="FFFFFF"/>
        <w:spacing w:after="390" w:line="315" w:lineRule="atLeast"/>
        <w:textAlignment w:val="baseline"/>
        <w:rPr>
          <w:ins w:id="9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91" w:author="Unknown">
        <w:r w:rsidRPr="00C77919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Значения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9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3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правитель Древнерусского госу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дарства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денежная единица на Руси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церковное учреждение, религи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озная община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столкновения между князьями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9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5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назывались договоры о создании семьи между представителями власти разных государств?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9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7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списке представлены полномочия князя в Древнерус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ском государстве в XI в. Найдите </w:t>
        </w:r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два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лишних. Запиши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 цифры, под которыми они указаны.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9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9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князь издавал законы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князь давал разрешение на начало сельскохозяйственных работ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князь выполнял судебные функции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князь возглавлял военные походы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князь давал согласие на выпуск продукции ремеслен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ников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10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1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печенеги были разбиты Ярославом Мудрым?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10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3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1015 г.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1019 г.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1036 г.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1043 г.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10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5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Правление Ярослава Мудрого характеризовалось укрепле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нием международных связей путём заключения браков с представителями европейских династий. В списке пред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ставлены страны, с правителями которых установились родственные связи у Ярослава Мудрого, его сына и доче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ри Анны. Найдите </w:t>
        </w:r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две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лишние страны. Запишите циф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ры, под которыми они указаны.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10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7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Византия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Португалия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Англия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4) Франция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Швеция</w:t>
        </w:r>
      </w:ins>
    </w:p>
    <w:p w:rsidR="00C77919" w:rsidRPr="00C77919" w:rsidRDefault="00C77919" w:rsidP="00C77919">
      <w:pPr>
        <w:shd w:val="clear" w:color="auto" w:fill="FFFFFF"/>
        <w:spacing w:after="0" w:line="300" w:lineRule="atLeast"/>
        <w:textAlignment w:val="baseline"/>
        <w:rPr>
          <w:ins w:id="10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9" w:author="Unknown">
        <w:r w:rsidRPr="00C77919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храме сохранилось изображение семьи Ярослава Мудрого?</w:t>
        </w:r>
      </w:ins>
    </w:p>
    <w:p w:rsidR="00C77919" w:rsidRPr="00C77919" w:rsidRDefault="00C77919" w:rsidP="00C77919">
      <w:pPr>
        <w:shd w:val="clear" w:color="auto" w:fill="FFFFFF"/>
        <w:spacing w:after="390" w:line="300" w:lineRule="atLeast"/>
        <w:textAlignment w:val="baseline"/>
        <w:rPr>
          <w:ins w:id="1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1" w:author="Unknown"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собор Василия Блаженного в Москве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церковь Вознесения в селе Коломенском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Софийский собор в Киеве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Петропавловский собор в Санкт-Петербурге</w:t>
        </w:r>
      </w:ins>
    </w:p>
    <w:p w:rsidR="00C77919" w:rsidRPr="00C77919" w:rsidRDefault="00C77919" w:rsidP="00C77919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1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113" w:author="Unknown">
        <w:r w:rsidRPr="00C77919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Русское государство при Ярославе Мудром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77919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1-1423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3-345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XI век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Мудрый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«если кто из них не пожелает или не может мстить, то пусть получит 40 гривен за убитого…»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5-2413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6. </w:t>
        </w:r>
        <w:proofErr w:type="spellStart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самовластец</w:t>
        </w:r>
        <w:proofErr w:type="spellEnd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7-25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8-3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9-25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10-3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C77919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1-3124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2-2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3-134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4.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Русская Правда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кровная месть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холоп</w:t>
        </w:r>
        <w:proofErr w:type="gramEnd"/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5-2341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6. династический брак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7-25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8-3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9-23</w:t>
        </w:r>
        <w:r w:rsidRPr="00C77919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10-3</w:t>
        </w:r>
      </w:ins>
    </w:p>
    <w:p w:rsidR="00645943" w:rsidRDefault="00645943">
      <w:bookmarkStart w:id="114" w:name="_GoBack"/>
      <w:bookmarkEnd w:id="114"/>
    </w:p>
    <w:sectPr w:rsidR="00645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6BD"/>
    <w:rsid w:val="006066BD"/>
    <w:rsid w:val="00645943"/>
    <w:rsid w:val="00C7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779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779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79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779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C77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7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7919"/>
    <w:rPr>
      <w:b/>
      <w:bCs/>
    </w:rPr>
  </w:style>
  <w:style w:type="character" w:customStyle="1" w:styleId="apple-converted-space">
    <w:name w:val="apple-converted-space"/>
    <w:basedOn w:val="a0"/>
    <w:rsid w:val="00C77919"/>
  </w:style>
  <w:style w:type="character" w:styleId="a5">
    <w:name w:val="Hyperlink"/>
    <w:basedOn w:val="a0"/>
    <w:uiPriority w:val="99"/>
    <w:semiHidden/>
    <w:unhideWhenUsed/>
    <w:rsid w:val="00C77919"/>
    <w:rPr>
      <w:color w:val="0000FF"/>
      <w:u w:val="single"/>
    </w:rPr>
  </w:style>
  <w:style w:type="paragraph" w:customStyle="1" w:styleId="sertxt">
    <w:name w:val="sertxt"/>
    <w:basedOn w:val="a"/>
    <w:rsid w:val="00C77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7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7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779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779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79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779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C77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7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7919"/>
    <w:rPr>
      <w:b/>
      <w:bCs/>
    </w:rPr>
  </w:style>
  <w:style w:type="character" w:customStyle="1" w:styleId="apple-converted-space">
    <w:name w:val="apple-converted-space"/>
    <w:basedOn w:val="a0"/>
    <w:rsid w:val="00C77919"/>
  </w:style>
  <w:style w:type="character" w:styleId="a5">
    <w:name w:val="Hyperlink"/>
    <w:basedOn w:val="a0"/>
    <w:uiPriority w:val="99"/>
    <w:semiHidden/>
    <w:unhideWhenUsed/>
    <w:rsid w:val="00C77919"/>
    <w:rPr>
      <w:color w:val="0000FF"/>
      <w:u w:val="single"/>
    </w:rPr>
  </w:style>
  <w:style w:type="paragraph" w:customStyle="1" w:styleId="sertxt">
    <w:name w:val="sertxt"/>
    <w:basedOn w:val="a"/>
    <w:rsid w:val="00C77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7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7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9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96248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3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  <w:divsChild>
            <w:div w:id="1785423960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.yandex.ru/count/KBwVJ-0xjKO501e2CH8eTbm00000EDYd7a02I09Wl0Xe173IsTqYW06uyh_yvSJct-S1Y078mDBuD901wBsOp2-O0Tp7f9ike07clPZCBwW1sCUacowu0UYZckWPm042s06Ue8mLu07Ub_SKw042-07mijw-0OW21fW2jjwA5w02YApe1Ra2bVjCPMmiz2Nm0hMWaUi3-0A2W820WCHAg0CCi0C4i0G1k0J_0UW4YWFu1Alk58W5g-uKa0MThYMW1TUk1gW5ywO5i0NpfWMu1Uc_2S05i84ao0NmamdG1S2n0k05MF050PW6afMYMg06EAW6ECa6Hfnkq-MVjrVH1aOmf4hcdxTNgGSfTymCGG063B07W82G3D070jW72U07XWhu1mA0207G2BgAW870aC02u0Y4blG2W0e1mGe00000003mFzWA0k0AW8bw-0g0jHY82mog2n0PDiMMANS00CwyykpPWWK0m0k0emN82u3Kam7P2obtp0n100OCw0khxXJm2mQ83F2othu1w0mRc0tAcBK2u0q2YGu00000003mFv0Em8Gzc0x6kBgRtVpdsrUW3i24FR0E0Q4F00000000y3-e3wdkqVFzXu233DaFg8IIY9gPy3_W3m604C3SoX6G4DkZd_owpCsBUPeG2H400000003mFyWG1FWG180H18WH0P0H0w4H00000000y3-e4S24FR0H0G00?test-tag=327792000501761&amp;stat-id=6&amp;" TargetMode="External"/><Relationship Id="rId13" Type="http://schemas.openxmlformats.org/officeDocument/2006/relationships/hyperlink" Target="https://an.yandex.ru/count/KBwVJ-j0CNK501e2CH8eTbm00000EDYd7a02I09Wl0Xe173IsTqYW06uyh_yvSJct-S1Y078mDBuD901wBsOp2-O0Tp7f9ike07clPZCBwW1sCUacowu0UYZckWPm056s06Ue8mLu07Ub_SKw042-07mijw-0OW21fW2jjwA5w02YApe1Ra2bVjCPMmiz2Nm0hMWaUi3-0A2W820WCHAg0CCi0C4i0G1k0J_0UW4YWFu1Alk58W5g-uKa0MThYMW1TUk1gW5ywO5i0NpfWMu1Uc_2S05i84ao0NmamdG1S2n0k05MF050PW6afMYMg06EAW6ECa6Hfnkq-MVjrVH1aOmf4hcdxTNgGSfTymCGG063B07W82G3D070jW72U07XWhu1mA0207G2BgAW870aC02u0Y4blG2W0e1mGe00000003mFzWA0k0AW8bw-0g0jHY82mog2n0PDiMMANS00CwyykpPWWK0m0k0emN82u3Kam7P2obtp0n100OCw0khxXJm2mQ83F2othu1w0mRc0tAcBK2u0q2YGu00000003mFv0Em8Gzc0x6kBgRtVpdsrUW3i24FR0E0Q4F00000000y3-e3wdkqVFzXu233DaFg8IIY9gPy3_W3m604C3SoX6G4DkZd_owpCsBUPeG2H400000003mFyWG1FWG180H18WH0P0H0w4H00000000y3-e4S24FR0H0G00?test-tag=327792000501761&amp;stat-id=6&amp;" TargetMode="External"/><Relationship Id="rId18" Type="http://schemas.openxmlformats.org/officeDocument/2006/relationships/hyperlink" Target="https://an.yandex.ru/count/KBwVJrmBHoC501S2CH8eTbm00000EDYd7a02I09Wl0Xe173kiPdW1e01sCIKWWU80RpLf8Wpa07iblMjBfW1aiFCYYoW0UgMzQqkg06UlyoABBW1jCYfend00GBO0VhucnJW0UJvZ1Je0Mhu0T2Athu1Y086e0AWrSm4kGAL-qnbR2pq9V02jQ2HwmFu0eA0W820n4gW0mIe0mom0mIu1Fy1w0Iy4FW4wRC4Y0NfimIG1U7D1A05Wgm1g0MiZm6m1QoF0RW5-9K1m0MLpGd81S2u0j05m43W1LBm1G6O1jhoWeS4e0Oug0OuoGP6d6xJvP-tLz46HZ2aIkQVjrUf1obtp0n100OCi0U0W90Cq0S2s0S6u0U62lW70e080T08keg0WS2GW0BW2D2gfWA02W712W0000000F0_s0e2u0g0YNhu2e2r68WB3AeB41asnPOfTm00phpoxDc21G302u2Z1SWBWDIJ0TaBANVC34401Wpe2-cp1F0B1eWCq8hUlW7e31kO3SgOjGBW3GA93W0000000B0-a0x0X3sO3iQukflT_EVRLw0Em8Gzi0u1eGy00000003mFwWFgUxHy_s7W8CCsG_vOt1t9xNUF-0F0O0G_fgB4OWGpvVXumMG4DkZd_owpCsBUPeG2H400000003mFyWG1FWG180H18WH0P0H0w4H00000000y3-e4S24FR0H0G00?test-tag=327792000501761&amp;stat-id=6&amp;" TargetMode="External"/><Relationship Id="rId26" Type="http://schemas.openxmlformats.org/officeDocument/2006/relationships/image" Target="media/image3.jpeg"/><Relationship Id="rId39" Type="http://schemas.openxmlformats.org/officeDocument/2006/relationships/hyperlink" Target="https://an.yandex.ru/count/KBwVJp0FWaa501e2CH8eTbm00000EDYd7a02I09Wl0Xe172knVJN3801uUt74uW1bxVTyoMG0Pw8ukOVc06u_FVX8A01ceZYvX-e0UgfkzyWk06Ei8R95C010jW1Y8AH3-01gDpv1-W1p07u0Rwhthu1Y086e0AGZk0CkGAL-qnbR2pq9V02jQ2HwmFu0eA0W820n4gW0mYe0mom0mIu1Fy1w0Iu0lW4gAqMY0MehHQG1UgW5w05-UW6g0MwrmMm1RhN1RW5wVG5m0N0vnp81S2f1z05hSS2u0Kzy0K1c0Q2qApp3g06EAW6ECa6Hfnkq-MVjrVH1aOmf4hcdxTNgGSfTymCGG063B07W82G3D070jW71k07XWhu1mA0207G2BgAW870a802u0Y8Xx06W0e1mGe00000003mFzWA0k0AW8bw-0g0jHY82mog2n0PDiMMANS00CwyykpPWWK0m0k0emN82u3Kam7P2obtp0n100OCw0kehHRm2mQ83Bwhthu1w0mRc0tAcBK2u0q2YGu00000000mF90Em8Gzc0x6kBgRtVpdsrUW3f2yCB0E0Q4F00000000y3-e3wdkqVFzXu233DaF-PQG1G27vJ_W3m604Cg0lGsG4DkZd_owpCsBUPeG4Wa040000000014pCpCpCpFpFyWG1FWG180H18WH0P0H0w4H00000000y3-e4S24FR0H0G00?test-tag=327792000501761&amp;stat-id=6&amp;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n.yandex.ru/count/KBwVJuDa2bS501S2CH8eTbm00000EDYd7a02I09Wl0Xe173kiPdW1e01sCIKWWU80RpLf8Wpa07iblMjBfW1aiFCYYoW0UgMzQqkg06UlyoABBW1jCYfend00GpO0VhucnJW0UJvZ1Je0Mhu0T2Athu1Y086e0AWrSm4kGAL-qnbR2pq9V02jQ2HwmFu0eA0W820n4gW0mIe0mom0mIu1Fy1w0Iy4FW4wRC4Y0NfimIG1U7D1A05Wgm1g0MiZm6m1QoF0RW5-9K1m0MLpGd81S2u0j05m43W1LBm1G6O1jhoWeS4e0Oug0OuoGP6d6xJvP-tLz46HZ2aIkQVjrUf1obtp0n100OCi0U0W90Cq0S2s0S6u0U62lW70e080T08keg0WS2GW0BW2D2gfWA02W712W0000000F0_s0e2u0g0YNhu2e2r68WB3AeB41asnPOfTm00phpoxDc21G302u2Z1SWBWDIJ0TaBANVC34401Wpe2-cp1F0B1eWCq8hUlW7e31kO3SgOjGBW3GA93W0000000B0-a0x0X3sO3iQukflT_EVRLw0Em8Gzi0u1eGy00000003mFwWFgUxHy_s7W8CCsG_vOt1t9xNUF-0F0O0G_fgB4OWGpvVXumMG4DkZd_owpCsBUPeG2H400000003mFyWG1FWG180H18WH0P0H0w4H00000000y3-e4S24FR0H0G00?test-tag=327792000501761&amp;stat-id=6&amp;" TargetMode="External"/><Relationship Id="rId34" Type="http://schemas.openxmlformats.org/officeDocument/2006/relationships/hyperlink" Target="https://an.yandex.ru/count/KBwVJp0FWaa501e2CH8eTbm00000EDYd7a02I09Wl0Xe172knVJN3801uUt74uW1bxVTyoMG0Pw8ukOVc06u_FVX8A01ceZYvX-e0UgfkzyWk06Ei8R95C010jW1Y8AH3-01gDpv1-W1p07u0Rwhthu1Y086e0AGZk0CkGAL-qnbR2pq9V02jQ2HwmFu0eA0W820n4gW0mYe0mom0mIu1Fy1w0Iu0lW4gAqMY0MehHQG1UgW5w05-UW6g0MwrmMm1RhN1RW5wVG5m0N0vnp81S2f1z05hSS2u0Kzy0K1c0Q2qApp3g06EAW6ECa6Hfnkq-MVjrVH1aOmf4hcdxTNgGSfTymCGG063B07W82G3D070jW71k07XWhu1mA0207G2BgAW870a802u0Y8Xx06W0e1mGe00000003mFzWA0k0AW8bw-0g0jHY82mog2n0PDiMMANS00CwyykpPWWK0m0k0emN82u3Kam7P2obtp0n100OCw0kehHRm2mQ83Bwhthu1w0mRc0tAcBK2u0q2YGu00000000mF90Em8Gzc0x6kBgRtVpdsrUW3f2yCB0E0Q4F00000000y3-e3wdkqVFzXu233DaF-PQG1G27vJ_W3m604Cg0lGsG4DkZd_owpCsBUPeG4Wa040000000014pCpCpCpFpFyWG1FWG180H18WH0P0H0w4H00000000y3-e4S24FR0H0G00?test-tag=327793074243585&amp;stat-id=6&amp;" TargetMode="External"/><Relationship Id="rId42" Type="http://schemas.openxmlformats.org/officeDocument/2006/relationships/hyperlink" Target="https://an.yandex.ru/count/KBwVJm_bFma501e2CH8eTbm00000EDYd7a02I09Wl0Xe172knVJN3801uUt74uW1bxVTyoMG0Pw8ukOVc06u_FVX8A01ceZYvX-e0UgfkzyWk06Ei8R95C01HjW1Y8AH3-01gDpv1-W1p07u0Rwhthu1Y086e0AGZk0CkGAL-qnbR2pq9V02jQ2HwmFu0eA0W820n4gW0mYe0mom0mIu1Fy1w0Iu0lW4gAqMY0MehHQG1UgW5w05-UW6g0MwrmMm1RhN1RW5wVG5m0N0vnp81S2f1z05hSS2u0Kzy0K1c0Q2qApp3g06EAW6ECa6Hfnkq-MVjrVH1aOmf4hcdxTNgGSfTymCGG063B07W82G3D070jW71k07XWhu1mA0207G2BgAW870a802u0Y8Xx06W0e1mGe00000003mFzWA0k0AW8bw-0g0jHY82mog2n0PDiMMANS00CwyykpPWWK0m0k0emN82u3Kam7P2obtp0n100OCw0kehHRm2mQ83Bwhthu1w0mRc0tAcBK2u0q2YGu00000000mF90Em8Gzc0x6kBgRtVpdsrUW3f2yCB0E0Q4F00000000y3-e3wdkqVFzXu233DaF-PQG1G27vJ_W3m604Cg0lGsG4DkZd_owpCsBUPeG4Wa040000000014pCpCpCpFpFyWG1FWG180H18WH0P0H0w4H00000000y3-e4S24FR0H0G00?test-tag=327792000501761&amp;stat-id=6&amp;" TargetMode="External"/><Relationship Id="rId7" Type="http://schemas.openxmlformats.org/officeDocument/2006/relationships/hyperlink" Target="https://an.yandex.ru/count/KBwVJ-0xjKO501e2CH8eTbm00000EDYd7a02I09Wl0Xe173IsTqYW06uyh_yvSJct-S1Y078mDBuD901wBsOp2-O0Tp7f9ike07clPZCBwW1sCUacowu0UYZckWPm042s06Ue8mLu07Ub_SKw042-07mijw-0OW21fW2jjwA5w02YApe1Ra2bVjCPMmiz2Nm0hMWaUi3-0A2W820WCHAg0CCi0C4i0G1k0J_0UW4YWFu1Alk58W5g-uKa0MThYMW1TUk1gW5ywO5i0NpfWMu1Uc_2S05i84ao0NmamdG1S2n0k05MF050PW6afMYMg06EAW6ECa6Hfnkq-MVjrVH1aOmf4hcdxTNgGSfTymCGG063B07W82G3D070jW72U07XWhu1mA0207G2BgAW870aC02u0Y4blG2W0e1mGe00000003mFzWA0k0AW8bw-0g0jHY82mog2n0PDiMMANS00CwyykpPWWK0m0k0emN82u3Kam7P2obtp0n100OCw0khxXJm2mQ83F2othu1w0mRc0tAcBK2u0q2YGu00000003mFv0Em8Gzc0x6kBgRtVpdsrUW3i24FR0E0Q4F00000000y3-e3wdkqVFzXu233DaFg8IIY9gPy3_W3m604C3SoX6G4DkZd_owpCsBUPeG2H400000003mFyWG1FWG180H18WH0P0H0w4H00000000y3-e4S24FR0H0G00?test-tag=327792000501761&amp;stat-id=6&amp;" TargetMode="External"/><Relationship Id="rId12" Type="http://schemas.openxmlformats.org/officeDocument/2006/relationships/hyperlink" Target="https://an.yandex.ru/count/KBwVJsNCaUi501e2CH8eTbm00000EDYd7a02I09Wl0Xe173IsTqYW06uyh_yvSJct-S1Y078mDBuD901wBsOp2-O0Tp7f9ike07clPZCBwW1sCUacowu0UYZckWPm052s06Ue8mLu07Ub_SKw042-07mijw-0OW21fW2jjwA5w02YApe1Ra2bVjCPMmiz2Nm0hMWaUi3-0A2W820WCHAg0CCi0C4i0G1k0J_0UW4YWFu1Alk58W5g-uKa0MThYMW1TUk1gW5ywO5i0NpfWMu1Uc_2S05i84ao0NmamdG1S2n0k05MF050PW6afMYMg06EAW6ECa6Hfnkq-MVjrVH1aOmf4hcdxTNgGSfTymCGG063B07W82G3D070jW72U07XWhu1mA0207G2BgAW870aC02u0Y4blG2W0e1mGe00000003mFzWA0k0AW8bw-0g0jHY82mog2n0PDiMMANS00CwyykpPWWK0m0k0emN82u3Kam7P2obtp0n100OCw0khxXJm2mQ83F2othu1w0mRc0tAcBK2u0q2YGu00000003mFv0Em8Gzc0x6kBgRtVpdsrUW3i24FR0E0Q4F00000000y3-e3wdkqVFzXu233DaFg8IIY9gPy3_W3m604C3SoX6G4DkZd_owpCsBUPeG2H400000003mFyWG1FWG180H18WH0P0H0w4H00000000y3-e4S24FR0H0G00?test-tag=327792000501761&amp;stat-id=6&amp;" TargetMode="External"/><Relationship Id="rId17" Type="http://schemas.openxmlformats.org/officeDocument/2006/relationships/hyperlink" Target="https://an.yandex.ru/count/KBwVJrmBHoC501S2CH8eTbm00000EDYd7a02I09Wl0Xe173kiPdW1e01sCIKWWU80RpLf8Wpa07iblMjBfW1aiFCYYoW0UgMzQqkg06UlyoABBW1jCYfend00GBO0VhucnJW0UJvZ1Je0Mhu0T2Athu1Y086e0AWrSm4kGAL-qnbR2pq9V02jQ2HwmFu0eA0W820n4gW0mIe0mom0mIu1Fy1w0Iy4FW4wRC4Y0NfimIG1U7D1A05Wgm1g0MiZm6m1QoF0RW5-9K1m0MLpGd81S2u0j05m43W1LBm1G6O1jhoWeS4e0Oug0OuoGP6d6xJvP-tLz46HZ2aIkQVjrUf1obtp0n100OCi0U0W90Cq0S2s0S6u0U62lW70e080T08keg0WS2GW0BW2D2gfWA02W712W0000000F0_s0e2u0g0YNhu2e2r68WB3AeB41asnPOfTm00phpoxDc21G302u2Z1SWBWDIJ0TaBANVC34401Wpe2-cp1F0B1eWCq8hUlW7e31kO3SgOjGBW3GA93W0000000B0-a0x0X3sO3iQukflT_EVRLw0Em8Gzi0u1eGy00000003mFwWFgUxHy_s7W8CCsG_vOt1t9xNUF-0F0O0G_fgB4OWGpvVXumMG4DkZd_owpCsBUPeG2H400000003mFyWG1FWG180H18WH0P0H0w4H00000000y3-e4S24FR0H0G00?test-tag=327792000501761&amp;stat-id=6&amp;" TargetMode="External"/><Relationship Id="rId25" Type="http://schemas.openxmlformats.org/officeDocument/2006/relationships/hyperlink" Target="https://an.yandex.ru/count/KBwVJnaGrnC50102CH8eTbm00000EDYd7a02I09Wl0Xe172Myef1W075kRAjwyYDi1g80RsNnjCga070ciIU9fW1oDwkYIMW0SAQn9ucg06gtgw99RW1gA2qlXR00GBO0OA2_X3W0RI4YGZe0GRu0QxXthu1Y086e0B0ojiLkGAL-qnbR2pq9V02jQ2HwmFu0eA0W820n4gW0mQe0mom0mIu1Fy1w0JV1FW4YEaCY0M8wGoG1Txj3A05rVG3g0MSeGEm1PoX0xW5jA83m0NWimx81U3K0z05txi1u0LOy0K1c0Q6-DKFe0Oug0OuoGP6d6xJvP-tLz46HZ2aIkQVjrUf1obtp0n100OCi0U0W90Cq0S2s0S6u0U62lW70e080T08keg0WO2GW0BW2A3bxGg02W712W0000000F0_s0e2u0g0YNhu2e2r68WB3AeB41asnPOfTm00phpoxDc21G302u2Z1SWBWDIJ0TaBANVC34401Wpe2uZf3F0B1eWChk7UlW7e31kO3SgOjGBW3GA93W000000070za0x0X3sO3iQukflT_EVRLw0Em8Gzi0u1eGy00000003mFwWFgUxHy_s7W8CCsGyMMLh27P3iF-0F0O0GpeBf3f0GswEV_BhCpOjvcX094G0000000F0_-104W144Y141a143eH400000003mFwWHm8Gzi141?test-tag=327793074243585&amp;stat-id=6&amp;" TargetMode="External"/><Relationship Id="rId33" Type="http://schemas.openxmlformats.org/officeDocument/2006/relationships/hyperlink" Target="https://an.yandex.ru/count/KBwVJzr1yPS50102CH8eTbm00000EDYd7a02I09Wl0Xe172Myef1W075kRAjwyYDi1g80RsNnjCga070ciIU9fW1oDwkYIMW0SAQn9ucg06gtgw99RW1gA2qlXR00KRO0OA2_X3W0RI4YGZe0GRu0QxXthu1Y086e0B0ojiLkGAL-qnbR2pq9V02jQ2HwmFu0eA0W820n4gW0mQe0mom0mIu1Fy1w0JV1FW4YEaCY0M8wGoG1Txj3A05rVG3g0MSeGEm1PoX0xW5jA83m0NWimx81U3K0z05txi1u0LOy0K1c0Q6-DKFe0Oug0OuoGP6d6xJvP-tLz46HZ2aIkQVjrUf1obtp0n100OCi0U0W90Cq0S2s0S6u0U62lW70e080T08keg0WO2GW0BW2A3bxGg02W712W0000000F0_s0e2u0g0YNhu2e2r68WB3AeB41asnPOfTm00phpoxDc21G302u2Z1SWBWDIJ0TaBANVC34401Wpe2uZf3F0B1eWChk7UlW7e31kO3SgOjGBW3GA93W000000070za0x0X3sO3iQukflT_EVRLw0Em8Gzi0u1eGy00000003mFwWFgUxHy_s7W8CCsGyMMLh27P3iF-0F0O0GpeBf3f0GswEV_BhCpOjvcX094G0000000F0_-104W144Y141a143eH400000003mFwWHm8Gzi141?test-tag=327792000501761&amp;stat-id=6&amp;" TargetMode="External"/><Relationship Id="rId38" Type="http://schemas.openxmlformats.org/officeDocument/2006/relationships/hyperlink" Target="https://an.yandex.ru/count/KBwVJp0FWaa501e2CH8eTbm00000EDYd7a02I09Wl0Xe172knVJN3801uUt74uW1bxVTyoMG0Pw8ukOVc06u_FVX8A01ceZYvX-e0UgfkzyWk06Ei8R95C010jW1Y8AH3-01gDpv1-W1p07u0Rwhthu1Y086e0AGZk0CkGAL-qnbR2pq9V02jQ2HwmFu0eA0W820n4gW0mYe0mom0mIu1Fy1w0Iu0lW4gAqMY0MehHQG1UgW5w05-UW6g0MwrmMm1RhN1RW5wVG5m0N0vnp81S2f1z05hSS2u0Kzy0K1c0Q2qApp3g06EAW6ECa6Hfnkq-MVjrVH1aOmf4hcdxTNgGSfTymCGG063B07W82G3D070jW71k07XWhu1mA0207G2BgAW870a802u0Y8Xx06W0e1mGe00000003mFzWA0k0AW8bw-0g0jHY82mog2n0PDiMMANS00CwyykpPWWK0m0k0emN82u3Kam7P2obtp0n100OCw0kehHRm2mQ83Bwhthu1w0mRc0tAcBK2u0q2YGu00000000mF90Em8Gzc0x6kBgRtVpdsrUW3f2yCB0E0Q4F00000000y3-e3wdkqVFzXu233DaF-PQG1G27vJ_W3m604Cg0lGsG4DkZd_owpCsBUPeG4Wa040000000014pCpCpCpFpFyWG1FWG180H18WH0P0H0w4H00000000y3-e4S24FR0H0G00?test-tag=327792000501761&amp;stat-id=6&amp;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2.jpeg"/><Relationship Id="rId20" Type="http://schemas.openxmlformats.org/officeDocument/2006/relationships/hyperlink" Target="https://an.yandex.ru/count/KBwVJrmBHoC501S2CH8eTbm00000EDYd7a02I09Wl0Xe173kiPdW1e01sCIKWWU80RpLf8Wpa07iblMjBfW1aiFCYYoW0UgMzQqkg06UlyoABBW1jCYfend00GBO0VhucnJW0UJvZ1Je0Mhu0T2Athu1Y086e0AWrSm4kGAL-qnbR2pq9V02jQ2HwmFu0eA0W820n4gW0mIe0mom0mIu1Fy1w0Iy4FW4wRC4Y0NfimIG1U7D1A05Wgm1g0MiZm6m1QoF0RW5-9K1m0MLpGd81S2u0j05m43W1LBm1G6O1jhoWeS4e0Oug0OuoGP6d6xJvP-tLz46HZ2aIkQVjrUf1obtp0n100OCi0U0W90Cq0S2s0S6u0U62lW70e080T08keg0WS2GW0BW2D2gfWA02W712W0000000F0_s0e2u0g0YNhu2e2r68WB3AeB41asnPOfTm00phpoxDc21G302u2Z1SWBWDIJ0TaBANVC34401Wpe2-cp1F0B1eWCq8hUlW7e31kO3SgOjGBW3GA93W0000000B0-a0x0X3sO3iQukflT_EVRLw0Em8Gzi0u1eGy00000003mFwWFgUxHy_s7W8CCsG_vOt1t9xNUF-0F0O0G_fgB4OWGpvVXumMG4DkZd_owpCsBUPeG2H400000003mFyWG1FWG180H18WH0P0H0w4H00000000y3-e4S24FR0H0G00?test-tag=327792000501761&amp;stat-id=6&amp;" TargetMode="External"/><Relationship Id="rId29" Type="http://schemas.openxmlformats.org/officeDocument/2006/relationships/hyperlink" Target="https://an.yandex.ru/count/KBwVJnaGrnC50102CH8eTbm00000EDYd7a02I09Wl0Xe172Myef1W075kRAjwyYDi1g80RsNnjCga070ciIU9fW1oDwkYIMW0SAQn9ucg06gtgw99RW1gA2qlXR00GBO0OA2_X3W0RI4YGZe0GRu0QxXthu1Y086e0B0ojiLkGAL-qnbR2pq9V02jQ2HwmFu0eA0W820n4gW0mQe0mom0mIu1Fy1w0JV1FW4YEaCY0M8wGoG1Txj3A05rVG3g0MSeGEm1PoX0xW5jA83m0NWimx81U3K0z05txi1u0LOy0K1c0Q6-DKFe0Oug0OuoGP6d6xJvP-tLz46HZ2aIkQVjrUf1obtp0n100OCi0U0W90Cq0S2s0S6u0U62lW70e080T08keg0WO2GW0BW2A3bxGg02W712W0000000F0_s0e2u0g0YNhu2e2r68WB3AeB41asnPOfTm00phpoxDc21G302u2Z1SWBWDIJ0TaBANVC34401Wpe2uZf3F0B1eWChk7UlW7e31kO3SgOjGBW3GA93W000000070za0x0X3sO3iQukflT_EVRLw0Em8Gzi0u1eGy00000003mFwWFgUxHy_s7W8CCsGyMMLh27P3iF-0F0O0GpeBf3f0GswEV_BhCpOjvcX094G0000000F0_-104W144Y141a143eH400000003mFwWHm8Gzi141?test-tag=327792000501761&amp;stat-id=6&amp;" TargetMode="External"/><Relationship Id="rId41" Type="http://schemas.openxmlformats.org/officeDocument/2006/relationships/hyperlink" Target="https://an.yandex.ru/count/KBwVJs6Nw5m501e2CH8eTbm00000EDYd7a02I09Wl0Xe172knVJN3801uUt74uW1bxVTyoMG0Pw8ukOVc06u_FVX8A01ceZYvX-e0UgfkzyWk06Ei8R95C01GjW1Y8AH3-01gDpv1-W1p07u0Rwhthu1Y086e0AGZk0CkGAL-qnbR2pq9V02jQ2HwmFu0eA0W820n4gW0mYe0mom0mIu1Fy1w0Iu0lW4gAqMY0MehHQG1UgW5w05-UW6g0MwrmMm1RhN1RW5wVG5m0N0vnp81S2f1z05hSS2u0Kzy0K1c0Q2qApp3g06EAW6ECa6Hfnkq-MVjrVH1aOmf4hcdxTNgGSfTymCGG063B07W82G3D070jW71k07XWhu1mA0207G2BgAW870a802u0Y8Xx06W0e1mGe00000003mFzWA0k0AW8bw-0g0jHY82mog2n0PDiMMANS00CwyykpPWWK0m0k0emN82u3Kam7P2obtp0n100OCw0kehHRm2mQ83Bwhthu1w0mRc0tAcBK2u0q2YGu00000000mF90Em8Gzc0x6kBgRtVpdsrUW3f2yCB0E0Q4F00000000y3-e3wdkqVFzXu233DaF-PQG1G27vJ_W3m604Cg0lGsG4DkZd_owpCsBUPeG4Wa040000000014pCpCpCpFpFyWG1FWG180H18WH0P0H0w4H00000000y3-e4S24FR0H0G00?test-tag=327792000501761&amp;stat-id=6&amp;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an.yandex.ru/count/KBwVJr0zosW501e2CH8eTbm00000EDYd7a02I09Wl0Xe173IsTqYW06uyh_yvSJct-S1Y078mDBuD901wBsOp2-O0Tp7f9ike07clPZCBwW1sCUacowu0UYZckWPm04-s06Ue8mLu07Ub_SKw042-07mijw-0OW21fW2jjwA5w02YApe1Ra2bVjCPMmiz2Nm0hMWaUi3-0A2W820WCHAg0CCi0C4i0G1k0J_0UW4YWFu1Alk58W5g-uKa0MThYMW1TUk1gW5ywO5i0NpfWMu1Uc_2S05i84ao0NmamdG1S2n0k05MF050PW6afMYMg06EAW6ECa6Hfnkq-MVjrVH1aOmf4hcdxTNgGSfTymCGG063B07W82G3D070jW72U07XWhu1mA0207G2BgAW870aC02u0Y4blG2W0e1mGe00000003mFzWA0k0AW8bw-0g0jHY82mog2n0PDiMMANS00CwyykpPWWK0m0k0emN82u3Kam7P2obtp0n100OCw0khxXJm2mQ83F2othu1w0mRc0tAcBK2u0q2YGu00000003mFv0Em8Gzc0x6kBgRtVpdsrUW3i24FR0E0Q4F00000000y3-e3wdkqVFzXu233DaFg8IIY9gPy3_W3m604C3SoX6G4DkZd_owpCsBUPeG2H400000003mFyWG1FWG180H18WH0P0H0w4H00000000y3-e4S24FR0H0G00?test-tag=327792000501761&amp;stat-id=6&amp;" TargetMode="External"/><Relationship Id="rId24" Type="http://schemas.openxmlformats.org/officeDocument/2006/relationships/hyperlink" Target="https://an.yandex.ru/count/KBwVJpcasue501S2CH8eTbm00000EDYd7a02I09Wl0Xe173kiPdW1e01sCIKWWU80RpLf8Wpa07iblMjBfW1aiFCYYoW0UgMzQqkg06UlyoABBW1jCYfend00HxO0VhucnJW0UJvZ1Je0Mhu0T2Athu1Y086e0AWrSm4kGAL-qnbR2pq9V02jQ2HwmFu0eA0W820n4gW0mIe0mom0mIu1Fy1w0Iy4FW4wRC4Y0NfimIG1U7D1A05Wgm1g0MiZm6m1QoF0RW5-9K1m0MLpGd81S2u0j05m43W1LBm1G6O1jhoWeS4e0Oug0OuoGP6d6xJvP-tLz46HZ2aIkQVjrUf1obtp0n100OCi0U0W90Cq0S2s0S6u0U62lW70e080T08keg0WS2GW0BW2D2gfWA02W712W0000000F0_s0e2u0g0YNhu2e2r68WB3AeB41asnPOfTm00phpoxDc21G302u2Z1SWBWDIJ0TaBANVC34401Wpe2-cp1F0B1eWCq8hUlW7e31kO3SgOjGBW3GA93W0000000B0-a0x0X3sO3iQukflT_EVRLw0Em8Gzi0u1eGy00000003mFwWFgUxHy_s7W8CCsG_vOt1t9xNUF-0F0O0G_fgB4OWGpvVXumMG4DkZd_owpCsBUPeG2H400000003mFyWG1FWG180H18WH0P0H0w4H00000000y3-e4S24FR0H0G00?test-tag=327792000501761&amp;stat-id=6&amp;" TargetMode="External"/><Relationship Id="rId32" Type="http://schemas.openxmlformats.org/officeDocument/2006/relationships/hyperlink" Target="https://an.yandex.ru/count/KBwVJ-ai7V450102CH8eTbm00000EDYd7a02I09Wl0Xe172Myef1W075kRAjwyYDi1g80RsNnjCga070ciIU9fW1oDwkYIMW0SAQn9ucg06gtgw99RW1gA2qlXR00KBO0OA2_X3W0RI4YGZe0GRu0QxXthu1Y086e0B0ojiLkGAL-qnbR2pq9V02jQ2HwmFu0eA0W820n4gW0mQe0mom0mIu1Fy1w0JV1FW4YEaCY0M8wGoG1Txj3A05rVG3g0MSeGEm1PoX0xW5jA83m0NWimx81U3K0z05txi1u0LOy0K1c0Q6-DKFe0Oug0OuoGP6d6xJvP-tLz46HZ2aIkQVjrUf1obtp0n100OCi0U0W90Cq0S2s0S6u0U62lW70e080T08keg0WO2GW0BW2A3bxGg02W712W0000000F0_s0e2u0g0YNhu2e2r68WB3AeB41asnPOfTm00phpoxDc21G302u2Z1SWBWDIJ0TaBANVC34401Wpe2uZf3F0B1eWChk7UlW7e31kO3SgOjGBW3GA93W000000070za0x0X3sO3iQukflT_EVRLw0Em8Gzi0u1eGy00000003mFwWFgUxHy_s7W8CCsGyMMLh27P3iF-0F0O0GpeBf3f0GswEV_BhCpOjvcX094G0000000F0_-104W144Y141a143eH400000003mFwWHm8Gzi141?test-tag=327792000501761&amp;stat-id=6&amp;" TargetMode="External"/><Relationship Id="rId37" Type="http://schemas.openxmlformats.org/officeDocument/2006/relationships/hyperlink" Target="https://an.yandex.ru/count/KBwVJp0FWaa501e2CH8eTbm00000EDYd7a02I09Wl0Xe172knVJN3801uUt74uW1bxVTyoMG0Pw8ukOVc06u_FVX8A01ceZYvX-e0UgfkzyWk06Ei8R95C010jW1Y8AH3-01gDpv1-W1p07u0Rwhthu1Y086e0AGZk0CkGAL-qnbR2pq9V02jQ2HwmFu0eA0W820n4gW0mYe0mom0mIu1Fy1w0Iu0lW4gAqMY0MehHQG1UgW5w05-UW6g0MwrmMm1RhN1RW5wVG5m0N0vnp81S2f1z05hSS2u0Kzy0K1c0Q2qApp3g06EAW6ECa6Hfnkq-MVjrVH1aOmf4hcdxTNgGSfTymCGG063B07W82G3D070jW71k07XWhu1mA0207G2BgAW870a802u0Y8Xx06W0e1mGe00000003mFzWA0k0AW8bw-0g0jHY82mog2n0PDiMMANS00CwyykpPWWK0m0k0emN82u3Kam7P2obtp0n100OCw0kehHRm2mQ83Bwhthu1w0mRc0tAcBK2u0q2YGu00000000mF90Em8Gzc0x6kBgRtVpdsrUW3f2yCB0E0Q4F00000000y3-e3wdkqVFzXu233DaF-PQG1G27vJ_W3m604Cg0lGsG4DkZd_owpCsBUPeG4Wa040000000014pCpCpCpFpFyWG1FWG180H18WH0P0H0w4H00000000y3-e4S24FR0H0G00?test-tag=327792000501761&amp;stat-id=6&amp;" TargetMode="External"/><Relationship Id="rId40" Type="http://schemas.openxmlformats.org/officeDocument/2006/relationships/hyperlink" Target="https://an.yandex.ru/count/KBwVJoLM5ea501e2CH8eTbm00000EDYd7a02I09Wl0Xe172knVJN3801uUt74uW1bxVTyoMG0Pw8ukOVc06u_FVX8A01ceZYvX-e0UgfkzyWk06Ei8R95C01FjW1Y8AH3-01gDpv1-W1p07u0Rwhthu1Y086e0AGZk0CkGAL-qnbR2pq9V02jQ2HwmFu0eA0W820n4gW0mYe0mom0mIu1Fy1w0Iu0lW4gAqMY0MehHQG1UgW5w05-UW6g0MwrmMm1RhN1RW5wVG5m0N0vnp81S2f1z05hSS2u0Kzy0K1c0Q2qApp3g06EAW6ECa6Hfnkq-MVjrVH1aOmf4hcdxTNgGSfTymCGG063B07W82G3D070jW71k07XWhu1mA0207G2BgAW870a802u0Y8Xx06W0e1mGe00000003mFzWA0k0AW8bw-0g0jHY82mog2n0PDiMMANS00CwyykpPWWK0m0k0emN82u3Kam7P2obtp0n100OCw0kehHRm2mQ83Bwhthu1w0mRc0tAcBK2u0q2YGu00000000mF90Em8Gzc0x6kBgRtVpdsrUW3f2yCB0E0Q4F00000000y3-e3wdkqVFzXu233DaF-PQG1G27vJ_W3m604Cg0lGsG4DkZd_owpCsBUPeG4Wa040000000014pCpCpCpFpFyWG1FWG180H18WH0P0H0w4H00000000y3-e4S24FR0H0G00?test-tag=327792000501761&amp;stat-id=6&amp;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an.yandex.ru/count/KBwVJ-0xjKO501e2CH8eTbm00000EDYd7a02I09Wl0Xe173IsTqYW06uyh_yvSJct-S1Y078mDBuD901wBsOp2-O0Tp7f9ike07clPZCBwW1sCUacowu0UYZckWPm042s06Ue8mLu07Ub_SKw042-07mijw-0OW21fW2jjwA5w02YApe1Ra2bVjCPMmiz2Nm0hMWaUi3-0A2W820WCHAg0CCi0C4i0G1k0J_0UW4YWFu1Alk58W5g-uKa0MThYMW1TUk1gW5ywO5i0NpfWMu1Uc_2S05i84ao0NmamdG1S2n0k05MF050PW6afMYMg06EAW6ECa6Hfnkq-MVjrVH1aOmf4hcdxTNgGSfTymCGG063B07W82G3D070jW72U07XWhu1mA0207G2BgAW870aC02u0Y4blG2W0e1mGe00000003mFzWA0k0AW8bw-0g0jHY82mog2n0PDiMMANS00CwyykpPWWK0m0k0emN82u3Kam7P2obtp0n100OCw0khxXJm2mQ83F2othu1w0mRc0tAcBK2u0q2YGu00000003mFv0Em8Gzc0x6kBgRtVpdsrUW3i24FR0E0Q4F00000000y3-e3wdkqVFzXu233DaFg8IIY9gPy3_W3m604C3SoX6G4DkZd_owpCsBUPeG2H400000003mFyWG1FWG180H18WH0P0H0w4H00000000y3-e4S24FR0H0G00?test-tag=327793074243585&amp;stat-id=6&amp;" TargetMode="External"/><Relationship Id="rId15" Type="http://schemas.openxmlformats.org/officeDocument/2006/relationships/hyperlink" Target="https://an.yandex.ru/count/KBwVJrmBHoC501S2CH8eTbm00000EDYd7a02I09Wl0Xe173kiPdW1e01sCIKWWU80RpLf8Wpa07iblMjBfW1aiFCYYoW0UgMzQqkg06UlyoABBW1jCYfend00GBO0VhucnJW0UJvZ1Je0Mhu0T2Athu1Y086e0AWrSm4kGAL-qnbR2pq9V02jQ2HwmFu0eA0W820n4gW0mIe0mom0mIu1Fy1w0Iy4FW4wRC4Y0NfimIG1U7D1A05Wgm1g0MiZm6m1QoF0RW5-9K1m0MLpGd81S2u0j05m43W1LBm1G6O1jhoWeS4e0Oug0OuoGP6d6xJvP-tLz46HZ2aIkQVjrUf1obtp0n100OCi0U0W90Cq0S2s0S6u0U62lW70e080T08keg0WS2GW0BW2D2gfWA02W712W0000000F0_s0e2u0g0YNhu2e2r68WB3AeB41asnPOfTm00phpoxDc21G302u2Z1SWBWDIJ0TaBANVC34401Wpe2-cp1F0B1eWCq8hUlW7e31kO3SgOjGBW3GA93W0000000B0-a0x0X3sO3iQukflT_EVRLw0Em8Gzi0u1eGy00000003mFwWFgUxHy_s7W8CCsG_vOt1t9xNUF-0F0O0G_fgB4OWGpvVXumMG4DkZd_owpCsBUPeG2H400000003mFyWG1FWG180H18WH0P0H0w4H00000000y3-e4S24FR0H0G00?test-tag=327793074243585&amp;stat-id=6&amp;" TargetMode="External"/><Relationship Id="rId23" Type="http://schemas.openxmlformats.org/officeDocument/2006/relationships/hyperlink" Target="https://an.yandex.ru/count/KBwVJ_7of1q501S2CH8eTbm00000EDYd7a02I09Wl0Xe173kiPdW1e01sCIKWWU80RpLf8Wpa07iblMjBfW1aiFCYYoW0UgMzQqkg06UlyoABBW1jCYfend00HJO0VhucnJW0UJvZ1Je0Mhu0T2Athu1Y086e0AWrSm4kGAL-qnbR2pq9V02jQ2HwmFu0eA0W820n4gW0mIe0mom0mIu1Fy1w0Iy4FW4wRC4Y0NfimIG1U7D1A05Wgm1g0MiZm6m1QoF0RW5-9K1m0MLpGd81S2u0j05m43W1LBm1G6O1jhoWeS4e0Oug0OuoGP6d6xJvP-tLz46HZ2aIkQVjrUf1obtp0n100OCi0U0W90Cq0S2s0S6u0U62lW70e080T08keg0WS2GW0BW2D2gfWA02W712W0000000F0_s0e2u0g0YNhu2e2r68WB3AeB41asnPOfTm00phpoxDc21G302u2Z1SWBWDIJ0TaBANVC34401Wpe2-cp1F0B1eWCq8hUlW7e31kO3SgOjGBW3GA93W0000000B0-a0x0X3sO3iQukflT_EVRLw0Em8Gzi0u1eGy00000003mFwWFgUxHy_s7W8CCsG_vOt1t9xNUF-0F0O0G_fgB4OWGpvVXumMG4DkZd_owpCsBUPeG2H400000003mFyWG1FWG180H18WH0P0H0w4H00000000y3-e4S24FR0H0G00?test-tag=327792000501761&amp;stat-id=6&amp;" TargetMode="External"/><Relationship Id="rId28" Type="http://schemas.openxmlformats.org/officeDocument/2006/relationships/hyperlink" Target="https://an.yandex.ru/count/KBwVJnaGrnC50102CH8eTbm00000EDYd7a02I09Wl0Xe172Myef1W075kRAjwyYDi1g80RsNnjCga070ciIU9fW1oDwkYIMW0SAQn9ucg06gtgw99RW1gA2qlXR00GBO0OA2_X3W0RI4YGZe0GRu0QxXthu1Y086e0B0ojiLkGAL-qnbR2pq9V02jQ2HwmFu0eA0W820n4gW0mQe0mom0mIu1Fy1w0JV1FW4YEaCY0M8wGoG1Txj3A05rVG3g0MSeGEm1PoX0xW5jA83m0NWimx81U3K0z05txi1u0LOy0K1c0Q6-DKFe0Oug0OuoGP6d6xJvP-tLz46HZ2aIkQVjrUf1obtp0n100OCi0U0W90Cq0S2s0S6u0U62lW70e080T08keg0WO2GW0BW2A3bxGg02W712W0000000F0_s0e2u0g0YNhu2e2r68WB3AeB41asnPOfTm00phpoxDc21G302u2Z1SWBWDIJ0TaBANVC34401Wpe2uZf3F0B1eWChk7UlW7e31kO3SgOjGBW3GA93W000000070za0x0X3sO3iQukflT_EVRLw0Em8Gzi0u1eGy00000003mFwWFgUxHy_s7W8CCsGyMMLh27P3iF-0F0O0GpeBf3f0GswEV_BhCpOjvcX094G0000000F0_-104W144Y141a143eH400000003mFwWHm8Gzi141?test-tag=327792000501761&amp;stat-id=6&amp;" TargetMode="External"/><Relationship Id="rId36" Type="http://schemas.openxmlformats.org/officeDocument/2006/relationships/hyperlink" Target="https://an.yandex.ru/count/KBwVJp0FWaa501e2CH8eTbm00000EDYd7a02I09Wl0Xe172knVJN3801uUt74uW1bxVTyoMG0Pw8ukOVc06u_FVX8A01ceZYvX-e0UgfkzyWk06Ei8R95C010jW1Y8AH3-01gDpv1-W1p07u0Rwhthu1Y086e0AGZk0CkGAL-qnbR2pq9V02jQ2HwmFu0eA0W820n4gW0mYe0mom0mIu1Fy1w0Iu0lW4gAqMY0MehHQG1UgW5w05-UW6g0MwrmMm1RhN1RW5wVG5m0N0vnp81S2f1z05hSS2u0Kzy0K1c0Q2qApp3g06EAW6ECa6Hfnkq-MVjrVH1aOmf4hcdxTNgGSfTymCGG063B07W82G3D070jW71k07XWhu1mA0207G2BgAW870a802u0Y8Xx06W0e1mGe00000003mFzWA0k0AW8bw-0g0jHY82mog2n0PDiMMANS00CwyykpPWWK0m0k0emN82u3Kam7P2obtp0n100OCw0kehHRm2mQ83Bwhthu1w0mRc0tAcBK2u0q2YGu00000000mF90Em8Gzc0x6kBgRtVpdsrUW3f2yCB0E0Q4F00000000y3-e3wdkqVFzXu233DaF-PQG1G27vJ_W3m604Cg0lGsG4DkZd_owpCsBUPeG4Wa040000000014pCpCpCpFpFyWG1FWG180H18WH0P0H0w4H00000000y3-e4S24FR0H0G00?test-tag=327792000501761&amp;stat-id=6&amp;" TargetMode="External"/><Relationship Id="rId10" Type="http://schemas.openxmlformats.org/officeDocument/2006/relationships/hyperlink" Target="https://an.yandex.ru/count/KBwVJ-0xjKO501e2CH8eTbm00000EDYd7a02I09Wl0Xe173IsTqYW06uyh_yvSJct-S1Y078mDBuD901wBsOp2-O0Tp7f9ike07clPZCBwW1sCUacowu0UYZckWPm042s06Ue8mLu07Ub_SKw042-07mijw-0OW21fW2jjwA5w02YApe1Ra2bVjCPMmiz2Nm0hMWaUi3-0A2W820WCHAg0CCi0C4i0G1k0J_0UW4YWFu1Alk58W5g-uKa0MThYMW1TUk1gW5ywO5i0NpfWMu1Uc_2S05i84ao0NmamdG1S2n0k05MF050PW6afMYMg06EAW6ECa6Hfnkq-MVjrVH1aOmf4hcdxTNgGSfTymCGG063B07W82G3D070jW72U07XWhu1mA0207G2BgAW870aC02u0Y4blG2W0e1mGe00000003mFzWA0k0AW8bw-0g0jHY82mog2n0PDiMMANS00CwyykpPWWK0m0k0emN82u3Kam7P2obtp0n100OCw0khxXJm2mQ83F2othu1w0mRc0tAcBK2u0q2YGu00000003mFv0Em8Gzc0x6kBgRtVpdsrUW3i24FR0E0Q4F00000000y3-e3wdkqVFzXu233DaFg8IIY9gPy3_W3m604C3SoX6G4DkZd_owpCsBUPeG2H400000003mFyWG1FWG180H18WH0P0H0w4H00000000y3-e4S24FR0H0G00?test-tag=327792000501761&amp;stat-id=6&amp;" TargetMode="External"/><Relationship Id="rId19" Type="http://schemas.openxmlformats.org/officeDocument/2006/relationships/hyperlink" Target="https://an.yandex.ru/count/KBwVJrmBHoC501S2CH8eTbm00000EDYd7a02I09Wl0Xe173kiPdW1e01sCIKWWU80RpLf8Wpa07iblMjBfW1aiFCYYoW0UgMzQqkg06UlyoABBW1jCYfend00GBO0VhucnJW0UJvZ1Je0Mhu0T2Athu1Y086e0AWrSm4kGAL-qnbR2pq9V02jQ2HwmFu0eA0W820n4gW0mIe0mom0mIu1Fy1w0Iy4FW4wRC4Y0NfimIG1U7D1A05Wgm1g0MiZm6m1QoF0RW5-9K1m0MLpGd81S2u0j05m43W1LBm1G6O1jhoWeS4e0Oug0OuoGP6d6xJvP-tLz46HZ2aIkQVjrUf1obtp0n100OCi0U0W90Cq0S2s0S6u0U62lW70e080T08keg0WS2GW0BW2D2gfWA02W712W0000000F0_s0e2u0g0YNhu2e2r68WB3AeB41asnPOfTm00phpoxDc21G302u2Z1SWBWDIJ0TaBANVC34401Wpe2-cp1F0B1eWCq8hUlW7e31kO3SgOjGBW3GA93W0000000B0-a0x0X3sO3iQukflT_EVRLw0Em8Gzi0u1eGy00000003mFwWFgUxHy_s7W8CCsG_vOt1t9xNUF-0F0O0G_fgB4OWGpvVXumMG4DkZd_owpCsBUPeG2H400000003mFyWG1FWG180H18WH0P0H0w4H00000000y3-e4S24FR0H0G00?test-tag=327792000501761&amp;stat-id=6&amp;" TargetMode="External"/><Relationship Id="rId31" Type="http://schemas.openxmlformats.org/officeDocument/2006/relationships/hyperlink" Target="https://an.yandex.ru/count/KBwVJ-mFDr050102CH8eTbm00000EDYd7a02I09Wl0Xe172Myef1W075kRAjwyYDi1g80RsNnjCga070ciIU9fW1oDwkYIMW0SAQn9ucg06gtgw99RW1gA2qlXR00JxO0OA2_X3W0RI4YGZe0GRu0QxXthu1Y086e0B0ojiLkGAL-qnbR2pq9V02jQ2HwmFu0eA0W820n4gW0mQe0mom0mIu1Fy1w0JV1FW4YEaCY0M8wGoG1Txj3A05rVG3g0MSeGEm1PoX0xW5jA83m0NWimx81U3K0z05txi1u0LOy0K1c0Q6-DKFe0Oug0OuoGP6d6xJvP-tLz46HZ2aIkQVjrUf1obtp0n100OCi0U0W90Cq0S2s0S6u0U62lW70e080T08keg0WO2GW0BW2A3bxGg02W712W0000000F0_s0e2u0g0YNhu2e2r68WB3AeB41asnPOfTm00phpoxDc21G302u2Z1SWBWDIJ0TaBANVC34401Wpe2uZf3F0B1eWChk7UlW7e31kO3SgOjGBW3GA93W000000070za0x0X3sO3iQukflT_EVRLw0Em8Gzi0u1eGy00000003mFwWFgUxHy_s7W8CCsGyMMLh27P3iF-0F0O0GpeBf3f0GswEV_BhCpOjvcX094G0000000F0_-104W144Y141a143eH400000003mFwWHm8Gzi141?test-tag=327792000501761&amp;stat-id=6&amp;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n.yandex.ru/count/KBwVJ-0xjKO501e2CH8eTbm00000EDYd7a02I09Wl0Xe173IsTqYW06uyh_yvSJct-S1Y078mDBuD901wBsOp2-O0Tp7f9ike07clPZCBwW1sCUacowu0UYZckWPm042s06Ue8mLu07Ub_SKw042-07mijw-0OW21fW2jjwA5w02YApe1Ra2bVjCPMmiz2Nm0hMWaUi3-0A2W820WCHAg0CCi0C4i0G1k0J_0UW4YWFu1Alk58W5g-uKa0MThYMW1TUk1gW5ywO5i0NpfWMu1Uc_2S05i84ao0NmamdG1S2n0k05MF050PW6afMYMg06EAW6ECa6Hfnkq-MVjrVH1aOmf4hcdxTNgGSfTymCGG063B07W82G3D070jW72U07XWhu1mA0207G2BgAW870aC02u0Y4blG2W0e1mGe00000003mFzWA0k0AW8bw-0g0jHY82mog2n0PDiMMANS00CwyykpPWWK0m0k0emN82u3Kam7P2obtp0n100OCw0khxXJm2mQ83F2othu1w0mRc0tAcBK2u0q2YGu00000003mFv0Em8Gzc0x6kBgRtVpdsrUW3i24FR0E0Q4F00000000y3-e3wdkqVFzXu233DaFg8IIY9gPy3_W3m604C3SoX6G4DkZd_owpCsBUPeG2H400000003mFyWG1FWG180H18WH0P0H0w4H00000000y3-e4S24FR0H0G00?test-tag=327792000501761&amp;stat-id=6&amp;" TargetMode="External"/><Relationship Id="rId14" Type="http://schemas.openxmlformats.org/officeDocument/2006/relationships/hyperlink" Target="https://an.yandex.ru/count/KBwVJxpXkSu501e2CH8eTbm00000EDYd7a02I09Wl0Xe173IsTqYW06uyh_yvSJct-S1Y078mDBuD901wBsOp2-O0Tp7f9ike07clPZCBwW1sCUacowu0UYZckWPm05Ms06Ue8mLu07Ub_SKw042-07mijw-0OW21fW2jjwA5w02YApe1Ra2bVjCPMmiz2Nm0hMWaUi3-0A2W820WCHAg0CCi0C4i0G1k0J_0UW4YWFu1Alk58W5g-uKa0MThYMW1TUk1gW5ywO5i0NpfWMu1Uc_2S05i84ao0NmamdG1S2n0k05MF050PW6afMYMg06EAW6ECa6Hfnkq-MVjrVH1aOmf4hcdxTNgGSfTymCGG063B07W82G3D070jW72U07XWhu1mA0207G2BgAW870aC02u0Y4blG2W0e1mGe00000003mFzWA0k0AW8bw-0g0jHY82mog2n0PDiMMANS00CwyykpPWWK0m0k0emN82u3Kam7P2obtp0n100OCw0khxXJm2mQ83F2othu1w0mRc0tAcBK2u0q2YGu00000003mFv0Em8Gzc0x6kBgRtVpdsrUW3i24FR0E0Q4F00000000y3-e3wdkqVFzXu233DaFg8IIY9gPy3_W3m604C3SoX6G4DkZd_owpCsBUPeG2H400000003mFyWG1FWG180H18WH0P0H0w4H00000000y3-e4S24FR0H0G00?test-tag=327792000501761&amp;stat-id=6&amp;" TargetMode="External"/><Relationship Id="rId22" Type="http://schemas.openxmlformats.org/officeDocument/2006/relationships/hyperlink" Target="https://an.yandex.ru/count/KBwVJ-RBblu501S2CH8eTbm00000EDYd7a02I09Wl0Xe173kiPdW1e01sCIKWWU80RpLf8Wpa07iblMjBfW1aiFCYYoW0UgMzQqkg06UlyoABBW1jCYfend00H3O0VhucnJW0UJvZ1Je0Mhu0T2Athu1Y086e0AWrSm4kGAL-qnbR2pq9V02jQ2HwmFu0eA0W820n4gW0mIe0mom0mIu1Fy1w0Iy4FW4wRC4Y0NfimIG1U7D1A05Wgm1g0MiZm6m1QoF0RW5-9K1m0MLpGd81S2u0j05m43W1LBm1G6O1jhoWeS4e0Oug0OuoGP6d6xJvP-tLz46HZ2aIkQVjrUf1obtp0n100OCi0U0W90Cq0S2s0S6u0U62lW70e080T08keg0WS2GW0BW2D2gfWA02W712W0000000F0_s0e2u0g0YNhu2e2r68WB3AeB41asnPOfTm00phpoxDc21G302u2Z1SWBWDIJ0TaBANVC34401Wpe2-cp1F0B1eWCq8hUlW7e31kO3SgOjGBW3GA93W0000000B0-a0x0X3sO3iQukflT_EVRLw0Em8Gzi0u1eGy00000003mFwWFgUxHy_s7W8CCsG_vOt1t9xNUF-0F0O0G_fgB4OWGpvVXumMG4DkZd_owpCsBUPeG2H400000003mFyWG1FWG180H18WH0P0H0w4H00000000y3-e4S24FR0H0G00?test-tag=327792000501761&amp;stat-id=6&amp;" TargetMode="External"/><Relationship Id="rId27" Type="http://schemas.openxmlformats.org/officeDocument/2006/relationships/hyperlink" Target="https://an.yandex.ru/count/KBwVJnaGrnC50102CH8eTbm00000EDYd7a02I09Wl0Xe172Myef1W075kRAjwyYDi1g80RsNnjCga070ciIU9fW1oDwkYIMW0SAQn9ucg06gtgw99RW1gA2qlXR00GBO0OA2_X3W0RI4YGZe0GRu0QxXthu1Y086e0B0ojiLkGAL-qnbR2pq9V02jQ2HwmFu0eA0W820n4gW0mQe0mom0mIu1Fy1w0JV1FW4YEaCY0M8wGoG1Txj3A05rVG3g0MSeGEm1PoX0xW5jA83m0NWimx81U3K0z05txi1u0LOy0K1c0Q6-DKFe0Oug0OuoGP6d6xJvP-tLz46HZ2aIkQVjrUf1obtp0n100OCi0U0W90Cq0S2s0S6u0U62lW70e080T08keg0WO2GW0BW2A3bxGg02W712W0000000F0_s0e2u0g0YNhu2e2r68WB3AeB41asnPOfTm00phpoxDc21G302u2Z1SWBWDIJ0TaBANVC34401Wpe2uZf3F0B1eWChk7UlW7e31kO3SgOjGBW3GA93W000000070za0x0X3sO3iQukflT_EVRLw0Em8Gzi0u1eGy00000003mFwWFgUxHy_s7W8CCsGyMMLh27P3iF-0F0O0GpeBf3f0GswEV_BhCpOjvcX094G0000000F0_-104W144Y141a143eH400000003mFwWHm8Gzi141?test-tag=327792000501761&amp;stat-id=6&amp;" TargetMode="External"/><Relationship Id="rId30" Type="http://schemas.openxmlformats.org/officeDocument/2006/relationships/hyperlink" Target="https://an.yandex.ru/count/KBwVJnaGrnC50102CH8eTbm00000EDYd7a02I09Wl0Xe172Myef1W075kRAjwyYDi1g80RsNnjCga070ciIU9fW1oDwkYIMW0SAQn9ucg06gtgw99RW1gA2qlXR00GBO0OA2_X3W0RI4YGZe0GRu0QxXthu1Y086e0B0ojiLkGAL-qnbR2pq9V02jQ2HwmFu0eA0W820n4gW0mQe0mom0mIu1Fy1w0JV1FW4YEaCY0M8wGoG1Txj3A05rVG3g0MSeGEm1PoX0xW5jA83m0NWimx81U3K0z05txi1u0LOy0K1c0Q6-DKFe0Oug0OuoGP6d6xJvP-tLz46HZ2aIkQVjrUf1obtp0n100OCi0U0W90Cq0S2s0S6u0U62lW70e080T08keg0WO2GW0BW2A3bxGg02W712W0000000F0_s0e2u0g0YNhu2e2r68WB3AeB41asnPOfTm00phpoxDc21G302u2Z1SWBWDIJ0TaBANVC34401Wpe2uZf3F0B1eWChk7UlW7e31kO3SgOjGBW3GA93W000000070za0x0X3sO3iQukflT_EVRLw0Em8Gzi0u1eGy00000003mFwWFgUxHy_s7W8CCsGyMMLh27P3iF-0F0O0GpeBf3f0GswEV_BhCpOjvcX094G0000000F0_-104W144Y141a143eH400000003mFwWHm8Gzi141?test-tag=327792000501761&amp;stat-id=6&amp;" TargetMode="External"/><Relationship Id="rId35" Type="http://schemas.openxmlformats.org/officeDocument/2006/relationships/image" Target="media/image4.jpeg"/><Relationship Id="rId43" Type="http://schemas.openxmlformats.org/officeDocument/2006/relationships/hyperlink" Target="https://an.yandex.ru/count/KBwVJsrVP1m501e2CH8eTbm00000EDYd7a02I09Wl0Xe172knVJN3801uUt74uW1bxVTyoMG0Pw8ukOVc06u_FVX8A01ceZYvX-e0UgfkzyWk06Ei8R95C01LjW1Y8AH3-01gDpv1-W1p07u0Rwhthu1Y086e0AGZk0CkGAL-qnbR2pq9V02jQ2HwmFu0eA0W820n4gW0mYe0mom0mIu1Fy1w0Iu0lW4gAqMY0MehHQG1UgW5w05-UW6g0MwrmMm1RhN1RW5wVG5m0N0vnp81S2f1z05hSS2u0Kzy0K1c0Q2qApp3g06EAW6ECa6Hfnkq-MVjrVH1aOmf4hcdxTNgGSfTymCGG063B07W82G3D070jW71k07XWhu1mA0207G2BgAW870a802u0Y8Xx06W0e1mGe00000003mFzWA0k0AW8bw-0g0jHY82mog2n0PDiMMANS00CwyykpPWWK0m0k0emN82u3Kam7P2obtp0n100OCw0kehHRm2mQ83Bwhthu1w0mRc0tAcBK2u0q2YGu00000000mF90Em8Gzc0x6kBgRtVpdsrUW3f2yCB0E0Q4F00000000y3-e3wdkqVFzXu233DaF-PQG1G27vJ_W3m604Cg0lGsG4DkZd_owpCsBUPeG4Wa040000000014pCpCpCpFpFyWG1FWG180H18WH0P0H0w4H00000000y3-e4S24FR0H0G00?test-tag=327792000501761&amp;stat-id=6&amp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4970</Words>
  <Characters>28329</Characters>
  <Application>Microsoft Office Word</Application>
  <DocSecurity>0</DocSecurity>
  <Lines>236</Lines>
  <Paragraphs>66</Paragraphs>
  <ScaleCrop>false</ScaleCrop>
  <Company/>
  <LinksUpToDate>false</LinksUpToDate>
  <CharactersWithSpaces>33233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2019-02-27T06:03:00Z</dcterms:created>
  <dcterms:modified xsi:type="dcterms:W3CDTF">2019-02-27T06:03:00Z</dcterms:modified>
</cp:coreProperties>
</file>